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Look w:val="01E0" w:firstRow="1" w:lastRow="1" w:firstColumn="1" w:lastColumn="1" w:noHBand="0" w:noVBand="0"/>
      </w:tblPr>
      <w:tblGrid>
        <w:gridCol w:w="1504"/>
        <w:gridCol w:w="3564"/>
        <w:gridCol w:w="2880"/>
        <w:gridCol w:w="1975"/>
      </w:tblGrid>
      <w:tr w:rsidR="00AF4D9C" w:rsidRPr="00FF7257" w14:paraId="517A012D" w14:textId="77777777" w:rsidTr="0009334B">
        <w:trPr>
          <w:trHeight w:val="567"/>
        </w:trPr>
        <w:tc>
          <w:tcPr>
            <w:tcW w:w="5068" w:type="dxa"/>
            <w:gridSpan w:val="2"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</w:tcPr>
          <w:p w14:paraId="279FC539" w14:textId="77777777" w:rsidR="00AF4D9C" w:rsidRDefault="00FE01BE" w:rsidP="00FF72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Auftraggeber</w:t>
            </w:r>
          </w:p>
          <w:p w14:paraId="14243086" w14:textId="7598828D" w:rsidR="007E5D82" w:rsidRPr="00FF7257" w:rsidRDefault="007E5D82" w:rsidP="00FF7257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2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2E57A2A" w14:textId="77777777" w:rsidR="00AF4D9C" w:rsidRDefault="004A666B" w:rsidP="00FF7257">
            <w:pPr>
              <w:rPr>
                <w:sz w:val="16"/>
                <w:szCs w:val="16"/>
              </w:rPr>
            </w:pPr>
            <w:r w:rsidRPr="00723873">
              <w:rPr>
                <w:sz w:val="16"/>
                <w:szCs w:val="16"/>
              </w:rPr>
              <w:t>Auftragsnummer</w:t>
            </w:r>
          </w:p>
          <w:p w14:paraId="4B66469E" w14:textId="2F3B6500" w:rsidR="007E5D82" w:rsidRPr="00723873" w:rsidRDefault="007E5D82" w:rsidP="00FF7257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4B0546" w14:textId="77777777" w:rsidR="00AF4D9C" w:rsidRDefault="005244CC" w:rsidP="005244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Auftragsd</w:t>
            </w:r>
            <w:r w:rsidR="004A666B" w:rsidRPr="00723873">
              <w:rPr>
                <w:sz w:val="16"/>
                <w:szCs w:val="16"/>
              </w:rPr>
              <w:t>atum</w:t>
            </w:r>
          </w:p>
          <w:p w14:paraId="2DAFEF3F" w14:textId="186F8360" w:rsidR="007E5D82" w:rsidRPr="00723873" w:rsidRDefault="007E5D82" w:rsidP="005244CC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244CC" w:rsidRPr="00FF7257" w14:paraId="50EDF7DD" w14:textId="77777777" w:rsidTr="0009334B">
        <w:trPr>
          <w:trHeight w:val="567"/>
        </w:trPr>
        <w:tc>
          <w:tcPr>
            <w:tcW w:w="5068" w:type="dxa"/>
            <w:gridSpan w:val="2"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</w:tcPr>
          <w:p w14:paraId="05602478" w14:textId="2BC4A6B2" w:rsidR="005244CC" w:rsidRDefault="007E5D82" w:rsidP="00FF7257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5064D1" w14:textId="77777777" w:rsidR="005244CC" w:rsidRDefault="00523032" w:rsidP="00FF72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Aktenzeichen</w:t>
            </w:r>
          </w:p>
          <w:p w14:paraId="5463C1CB" w14:textId="36A362E4" w:rsidR="007E5D82" w:rsidRPr="00723873" w:rsidRDefault="007E5D82" w:rsidP="00FF7257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319B400" w14:textId="77777777" w:rsidR="005244CC" w:rsidRDefault="005244CC" w:rsidP="00FF72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Datum</w:t>
            </w:r>
          </w:p>
          <w:p w14:paraId="120E7D6A" w14:textId="67B48628" w:rsidR="007E5D82" w:rsidRPr="00723873" w:rsidRDefault="007E5D82" w:rsidP="00FF7257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405F0" w:rsidRPr="00FF7257" w14:paraId="27A29D92" w14:textId="77777777" w:rsidTr="008017DA">
        <w:trPr>
          <w:trHeight w:val="2835"/>
        </w:trPr>
        <w:tc>
          <w:tcPr>
            <w:tcW w:w="9923" w:type="dxa"/>
            <w:gridSpan w:val="4"/>
            <w:noWrap/>
            <w:tcMar>
              <w:left w:w="28" w:type="dxa"/>
            </w:tcMar>
          </w:tcPr>
          <w:p w14:paraId="508C0B84" w14:textId="5C0C75D9" w:rsidR="008405F0" w:rsidRPr="00FF7257" w:rsidRDefault="007E5D82" w:rsidP="00FF7257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E01BE" w:rsidRPr="00AA3CA8" w14:paraId="27787ED9" w14:textId="77777777" w:rsidTr="00352839">
        <w:trPr>
          <w:trHeight w:val="397"/>
        </w:trPr>
        <w:tc>
          <w:tcPr>
            <w:tcW w:w="1504" w:type="dxa"/>
            <w:noWrap/>
            <w:tcMar>
              <w:left w:w="28" w:type="dxa"/>
            </w:tcMar>
            <w:vAlign w:val="center"/>
          </w:tcPr>
          <w:p w14:paraId="2483C2FB" w14:textId="77777777" w:rsidR="00FE01BE" w:rsidRPr="00AF5608" w:rsidRDefault="00FE01BE" w:rsidP="00FE01BE">
            <w:r w:rsidRPr="00AF5608">
              <w:t>Baumaßnahme</w:t>
            </w:r>
          </w:p>
        </w:tc>
        <w:tc>
          <w:tcPr>
            <w:tcW w:w="8419" w:type="dxa"/>
            <w:gridSpan w:val="3"/>
            <w:tcBorders>
              <w:bottom w:val="single" w:sz="4" w:space="0" w:color="BFBFBF" w:themeColor="background1" w:themeShade="BF"/>
            </w:tcBorders>
            <w:noWrap/>
            <w:vAlign w:val="center"/>
          </w:tcPr>
          <w:p w14:paraId="6DDBE1F6" w14:textId="75796F51" w:rsidR="00FE01BE" w:rsidRPr="00AA3CA8" w:rsidRDefault="007E5D82" w:rsidP="00FE01BE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2323A" w:rsidRPr="00AA3CA8" w14:paraId="3C9ACF52" w14:textId="77777777" w:rsidTr="00352839">
        <w:trPr>
          <w:trHeight w:val="397"/>
        </w:trPr>
        <w:tc>
          <w:tcPr>
            <w:tcW w:w="1504" w:type="dxa"/>
            <w:noWrap/>
            <w:tcMar>
              <w:left w:w="28" w:type="dxa"/>
            </w:tcMar>
            <w:vAlign w:val="center"/>
          </w:tcPr>
          <w:p w14:paraId="54A714A3" w14:textId="77777777" w:rsidR="0012323A" w:rsidRPr="00AF5608" w:rsidRDefault="0012323A" w:rsidP="00FE01BE"/>
        </w:tc>
        <w:tc>
          <w:tcPr>
            <w:tcW w:w="8419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center"/>
          </w:tcPr>
          <w:p w14:paraId="28CF87D5" w14:textId="4CBEF962" w:rsidR="0012323A" w:rsidRPr="00AA3CA8" w:rsidRDefault="007E5D82" w:rsidP="00FE01BE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E01BE" w:rsidRPr="00AA3CA8" w14:paraId="0E734A44" w14:textId="77777777" w:rsidTr="00352839">
        <w:trPr>
          <w:trHeight w:val="397"/>
        </w:trPr>
        <w:tc>
          <w:tcPr>
            <w:tcW w:w="1504" w:type="dxa"/>
            <w:noWrap/>
            <w:tcMar>
              <w:left w:w="28" w:type="dxa"/>
            </w:tcMar>
          </w:tcPr>
          <w:p w14:paraId="1A104792" w14:textId="77777777" w:rsidR="00FE01BE" w:rsidRPr="00AF5608" w:rsidRDefault="00FE01BE" w:rsidP="00FE01BE">
            <w:pPr>
              <w:spacing w:before="120"/>
            </w:pPr>
            <w:r>
              <w:t>Leistung</w:t>
            </w:r>
          </w:p>
        </w:tc>
        <w:tc>
          <w:tcPr>
            <w:tcW w:w="8419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noWrap/>
            <w:vAlign w:val="center"/>
          </w:tcPr>
          <w:p w14:paraId="7D966A27" w14:textId="7EA71DFD" w:rsidR="00FE01BE" w:rsidRPr="00AA3CA8" w:rsidRDefault="007E5D82" w:rsidP="00FE01BE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E01BE" w:rsidRPr="00AA3CA8" w14:paraId="683DDC02" w14:textId="77777777" w:rsidTr="00352839">
        <w:trPr>
          <w:trHeight w:val="397"/>
        </w:trPr>
        <w:tc>
          <w:tcPr>
            <w:tcW w:w="1504" w:type="dxa"/>
            <w:noWrap/>
            <w:tcMar>
              <w:left w:w="28" w:type="dxa"/>
            </w:tcMar>
            <w:vAlign w:val="bottom"/>
          </w:tcPr>
          <w:p w14:paraId="77F4BBFC" w14:textId="77777777" w:rsidR="00FE01BE" w:rsidRPr="00AF5608" w:rsidRDefault="00FE01BE" w:rsidP="00FE01BE"/>
        </w:tc>
        <w:tc>
          <w:tcPr>
            <w:tcW w:w="8419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02DCB5FA" w14:textId="67BAC6A3" w:rsidR="00FE01BE" w:rsidRPr="00AA3CA8" w:rsidRDefault="007E5D82" w:rsidP="00FE01BE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82E2EAB" w14:textId="2DCF8D3A" w:rsidR="00B4297F" w:rsidRDefault="00C46DDD" w:rsidP="008017DA">
      <w:pPr>
        <w:pStyle w:val="Oben"/>
      </w:pPr>
      <w:r>
        <w:t>Abhilfeaufforderung</w:t>
      </w:r>
      <w:r w:rsidR="00B4297F">
        <w:t xml:space="preserve"> wegen unzureichender Förderung der Baumaßnahme (§ 5 Absatz 3 VOB/B)</w:t>
      </w:r>
    </w:p>
    <w:p w14:paraId="0EC11CDB" w14:textId="77777777" w:rsidR="008405F0" w:rsidRDefault="008405F0" w:rsidP="008468F7">
      <w:pPr>
        <w:pStyle w:val="Text"/>
      </w:pPr>
      <w:r>
        <w:t>Sehr geehrte Damen und Herren</w:t>
      </w:r>
      <w:r w:rsidR="004A666B">
        <w:t>,</w:t>
      </w:r>
    </w:p>
    <w:tbl>
      <w:tblPr>
        <w:tblW w:w="9923" w:type="dxa"/>
        <w:tblLook w:val="01E0" w:firstRow="1" w:lastRow="1" w:firstColumn="1" w:lastColumn="1" w:noHBand="0" w:noVBand="0"/>
      </w:tblPr>
      <w:tblGrid>
        <w:gridCol w:w="1324"/>
        <w:gridCol w:w="1993"/>
        <w:gridCol w:w="6606"/>
      </w:tblGrid>
      <w:tr w:rsidR="00352839" w:rsidRPr="00AA3CA8" w14:paraId="55E1E970" w14:textId="77777777" w:rsidTr="003E181D">
        <w:trPr>
          <w:trHeight w:val="283"/>
        </w:trPr>
        <w:tc>
          <w:tcPr>
            <w:tcW w:w="1316" w:type="dxa"/>
            <w:noWrap/>
            <w:tcMar>
              <w:top w:w="57" w:type="dxa"/>
              <w:left w:w="28" w:type="dxa"/>
              <w:right w:w="0" w:type="dxa"/>
            </w:tcMar>
          </w:tcPr>
          <w:p w14:paraId="217CC305" w14:textId="77777777" w:rsidR="00352839" w:rsidRPr="00AA3CA8" w:rsidRDefault="00352839" w:rsidP="00290252">
            <w:r w:rsidRPr="0012323A">
              <w:rPr>
                <w:szCs w:val="20"/>
              </w:rPr>
              <w:t xml:space="preserve">ich habe </w:t>
            </w:r>
            <w:r w:rsidRPr="00920EF2">
              <w:rPr>
                <w:szCs w:val="20"/>
              </w:rPr>
              <w:t>am</w:t>
            </w:r>
          </w:p>
        </w:tc>
        <w:tc>
          <w:tcPr>
            <w:tcW w:w="1993" w:type="dxa"/>
            <w:tcBorders>
              <w:bottom w:val="single" w:sz="4" w:space="0" w:color="A6A6A6" w:themeColor="background1" w:themeShade="A6"/>
            </w:tcBorders>
            <w:tcMar>
              <w:top w:w="57" w:type="dxa"/>
              <w:left w:w="28" w:type="dxa"/>
            </w:tcMar>
          </w:tcPr>
          <w:p w14:paraId="4A5258E7" w14:textId="3BECBFFF" w:rsidR="00352839" w:rsidRPr="00AA3CA8" w:rsidRDefault="007E5D82" w:rsidP="00290252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614" w:type="dxa"/>
            <w:tcMar>
              <w:top w:w="57" w:type="dxa"/>
              <w:left w:w="28" w:type="dxa"/>
            </w:tcMar>
          </w:tcPr>
          <w:p w14:paraId="542977B3" w14:textId="77777777" w:rsidR="00352839" w:rsidRPr="00AA3CA8" w:rsidRDefault="00352839" w:rsidP="00290252">
            <w:r w:rsidRPr="0012323A">
              <w:rPr>
                <w:szCs w:val="20"/>
              </w:rPr>
              <w:t>folgenden Bautenstand festgestellt:</w:t>
            </w:r>
          </w:p>
        </w:tc>
      </w:tr>
      <w:tr w:rsidR="00352839" w:rsidRPr="00AA3CA8" w14:paraId="6CCB2FE1" w14:textId="77777777" w:rsidTr="007E5D82">
        <w:trPr>
          <w:trHeight w:val="961"/>
        </w:trPr>
        <w:tc>
          <w:tcPr>
            <w:tcW w:w="9923" w:type="dxa"/>
            <w:gridSpan w:val="3"/>
            <w:noWrap/>
          </w:tcPr>
          <w:p w14:paraId="56C55E9A" w14:textId="24A341EF" w:rsidR="00352839" w:rsidRPr="00AA3CA8" w:rsidRDefault="007E5D82" w:rsidP="00290252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"/>
        <w:gridCol w:w="716"/>
        <w:gridCol w:w="1843"/>
        <w:gridCol w:w="1134"/>
        <w:gridCol w:w="1195"/>
        <w:gridCol w:w="649"/>
        <w:gridCol w:w="1417"/>
        <w:gridCol w:w="2524"/>
      </w:tblGrid>
      <w:tr w:rsidR="00A23FF4" w:rsidRPr="00CB7F8D" w14:paraId="112E982B" w14:textId="77777777" w:rsidTr="003E181D">
        <w:trPr>
          <w:trHeight w:val="851"/>
        </w:trPr>
        <w:tc>
          <w:tcPr>
            <w:tcW w:w="445" w:type="dxa"/>
            <w:tcMar>
              <w:top w:w="28" w:type="dxa"/>
              <w:left w:w="28" w:type="dxa"/>
              <w:bottom w:w="0" w:type="dxa"/>
            </w:tcMar>
          </w:tcPr>
          <w:p w14:paraId="67FE97C3" w14:textId="15F4CD13" w:rsidR="00A23FF4" w:rsidRPr="00CB7F8D" w:rsidRDefault="00A23FF4" w:rsidP="00FC4BA9">
            <w:pPr>
              <w:tabs>
                <w:tab w:val="left" w:pos="426"/>
              </w:tabs>
              <w:rPr>
                <w:szCs w:val="20"/>
              </w:rPr>
            </w:pPr>
            <w:r w:rsidRPr="00CB7F8D">
              <w:rPr>
                <w:szCs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F8D">
              <w:rPr>
                <w:szCs w:val="20"/>
              </w:rPr>
              <w:instrText xml:space="preserve"> FORMCHECKBOX </w:instrText>
            </w:r>
            <w:r w:rsidR="007E5D82">
              <w:rPr>
                <w:szCs w:val="20"/>
              </w:rPr>
            </w:r>
            <w:r w:rsidR="007E5D82">
              <w:rPr>
                <w:szCs w:val="20"/>
              </w:rPr>
              <w:fldChar w:fldCharType="separate"/>
            </w:r>
            <w:r w:rsidRPr="00CB7F8D">
              <w:rPr>
                <w:szCs w:val="20"/>
              </w:rPr>
              <w:fldChar w:fldCharType="end"/>
            </w:r>
          </w:p>
        </w:tc>
        <w:tc>
          <w:tcPr>
            <w:tcW w:w="9478" w:type="dxa"/>
            <w:gridSpan w:val="7"/>
            <w:tcMar>
              <w:top w:w="28" w:type="dxa"/>
              <w:left w:w="28" w:type="dxa"/>
              <w:bottom w:w="0" w:type="dxa"/>
              <w:right w:w="0" w:type="dxa"/>
            </w:tcMar>
          </w:tcPr>
          <w:p w14:paraId="63F74573" w14:textId="77777777" w:rsidR="00A23FF4" w:rsidRDefault="00647494" w:rsidP="003E181D">
            <w:pPr>
              <w:tabs>
                <w:tab w:val="left" w:pos="426"/>
              </w:tabs>
              <w:rPr>
                <w:szCs w:val="20"/>
              </w:rPr>
            </w:pPr>
            <w:r>
              <w:rPr>
                <w:szCs w:val="20"/>
              </w:rPr>
              <w:t>Folglich</w:t>
            </w:r>
            <w:r w:rsidRPr="00CB7F8D">
              <w:rPr>
                <w:szCs w:val="20"/>
              </w:rPr>
              <w:t xml:space="preserve"> </w:t>
            </w:r>
            <w:r w:rsidR="00A23FF4" w:rsidRPr="00CB7F8D">
              <w:rPr>
                <w:szCs w:val="20"/>
              </w:rPr>
              <w:t xml:space="preserve">ist </w:t>
            </w:r>
            <w:r w:rsidR="00A23FF4">
              <w:rPr>
                <w:szCs w:val="20"/>
              </w:rPr>
              <w:t>die Frist für:</w:t>
            </w:r>
          </w:p>
          <w:p w14:paraId="449B3434" w14:textId="35696F92" w:rsidR="007E5D82" w:rsidRPr="00CB7F8D" w:rsidRDefault="007E5D82" w:rsidP="003E181D">
            <w:pPr>
              <w:tabs>
                <w:tab w:val="left" w:pos="426"/>
              </w:tabs>
              <w:rPr>
                <w:szCs w:val="20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468F7" w:rsidRPr="00CB7F8D" w14:paraId="3D1E06D2" w14:textId="77777777" w:rsidTr="003E181D">
        <w:trPr>
          <w:trHeight w:val="287"/>
        </w:trPr>
        <w:tc>
          <w:tcPr>
            <w:tcW w:w="445" w:type="dxa"/>
            <w:tcMar>
              <w:top w:w="28" w:type="dxa"/>
              <w:left w:w="28" w:type="dxa"/>
              <w:bottom w:w="0" w:type="dxa"/>
            </w:tcMar>
          </w:tcPr>
          <w:p w14:paraId="2B3E6967" w14:textId="266AD03B" w:rsidR="008468F7" w:rsidRPr="00CB7F8D" w:rsidRDefault="008468F7" w:rsidP="00AB6D02">
            <w:pPr>
              <w:tabs>
                <w:tab w:val="left" w:pos="426"/>
              </w:tabs>
              <w:rPr>
                <w:szCs w:val="20"/>
              </w:rPr>
            </w:pPr>
          </w:p>
        </w:tc>
        <w:tc>
          <w:tcPr>
            <w:tcW w:w="716" w:type="dxa"/>
            <w:tcMar>
              <w:top w:w="28" w:type="dxa"/>
              <w:left w:w="28" w:type="dxa"/>
              <w:bottom w:w="0" w:type="dxa"/>
              <w:right w:w="0" w:type="dxa"/>
            </w:tcMar>
            <w:vAlign w:val="center"/>
          </w:tcPr>
          <w:p w14:paraId="145E6C50" w14:textId="77777777" w:rsidR="008468F7" w:rsidRPr="00702CB0" w:rsidRDefault="008468F7" w:rsidP="008017DA">
            <w:r w:rsidRPr="00702CB0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2CB0">
              <w:instrText xml:space="preserve"> FORMCHECKBOX </w:instrText>
            </w:r>
            <w:r w:rsidR="007E5D82">
              <w:fldChar w:fldCharType="separate"/>
            </w:r>
            <w:r w:rsidRPr="00702CB0">
              <w:fldChar w:fldCharType="end"/>
            </w:r>
            <w:r w:rsidRPr="00702CB0">
              <w:t xml:space="preserve"> a</w:t>
            </w:r>
            <w:r>
              <w:t xml:space="preserve">m </w:t>
            </w:r>
          </w:p>
        </w:tc>
        <w:tc>
          <w:tcPr>
            <w:tcW w:w="1843" w:type="dxa"/>
            <w:tcBorders>
              <w:bottom w:val="single" w:sz="4" w:space="0" w:color="A6A6A6" w:themeColor="background1" w:themeShade="A6"/>
            </w:tcBorders>
          </w:tcPr>
          <w:p w14:paraId="056DEF04" w14:textId="5D8C9850" w:rsidR="008468F7" w:rsidRPr="00CB7F8D" w:rsidRDefault="007E5D82" w:rsidP="00AB6D02">
            <w:pPr>
              <w:tabs>
                <w:tab w:val="left" w:pos="426"/>
              </w:tabs>
              <w:rPr>
                <w:szCs w:val="20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65771789" w14:textId="77777777" w:rsidR="008468F7" w:rsidRPr="00CB7F8D" w:rsidRDefault="008468F7" w:rsidP="008017DA">
            <w:r w:rsidRPr="00702CB0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2CB0">
              <w:instrText xml:space="preserve"> FORMCHECKBOX </w:instrText>
            </w:r>
            <w:r w:rsidR="007E5D82">
              <w:fldChar w:fldCharType="separate"/>
            </w:r>
            <w:r w:rsidRPr="00702CB0">
              <w:fldChar w:fldCharType="end"/>
            </w:r>
            <w:r w:rsidRPr="00702CB0">
              <w:t xml:space="preserve"> in der</w:t>
            </w:r>
          </w:p>
        </w:tc>
        <w:tc>
          <w:tcPr>
            <w:tcW w:w="1195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24CECD9F" w14:textId="39B33F1A" w:rsidR="008468F7" w:rsidRPr="00CB7F8D" w:rsidRDefault="007E5D82" w:rsidP="00530365">
            <w:pPr>
              <w:tabs>
                <w:tab w:val="left" w:pos="426"/>
              </w:tabs>
              <w:jc w:val="right"/>
              <w:rPr>
                <w:szCs w:val="20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9" w:type="dxa"/>
            <w:vAlign w:val="center"/>
          </w:tcPr>
          <w:p w14:paraId="2CB300FD" w14:textId="0E6AA4B8" w:rsidR="008468F7" w:rsidRPr="00CB7F8D" w:rsidRDefault="00AA73F1" w:rsidP="008017DA">
            <w:r w:rsidRPr="00702CB0">
              <w:t>KW</w:t>
            </w:r>
          </w:p>
        </w:tc>
        <w:tc>
          <w:tcPr>
            <w:tcW w:w="1417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6A39B489" w14:textId="6B9D6F70" w:rsidR="008468F7" w:rsidRPr="00CB7F8D" w:rsidRDefault="008468F7" w:rsidP="00530365">
            <w:pPr>
              <w:tabs>
                <w:tab w:val="left" w:pos="426"/>
              </w:tabs>
              <w:rPr>
                <w:szCs w:val="20"/>
              </w:rPr>
            </w:pPr>
          </w:p>
        </w:tc>
        <w:tc>
          <w:tcPr>
            <w:tcW w:w="2524" w:type="dxa"/>
          </w:tcPr>
          <w:p w14:paraId="42CFE8AD" w14:textId="77777777" w:rsidR="008468F7" w:rsidRPr="00CB7F8D" w:rsidRDefault="008468F7" w:rsidP="00AB6D02">
            <w:pPr>
              <w:tabs>
                <w:tab w:val="left" w:pos="426"/>
              </w:tabs>
              <w:rPr>
                <w:szCs w:val="20"/>
              </w:rPr>
            </w:pPr>
          </w:p>
        </w:tc>
      </w:tr>
      <w:tr w:rsidR="00530365" w:rsidRPr="00CB7F8D" w14:paraId="7EA75CC3" w14:textId="77777777" w:rsidTr="00A23FF4">
        <w:trPr>
          <w:trHeight w:val="287"/>
        </w:trPr>
        <w:tc>
          <w:tcPr>
            <w:tcW w:w="445" w:type="dxa"/>
            <w:tcMar>
              <w:top w:w="28" w:type="dxa"/>
              <w:left w:w="28" w:type="dxa"/>
              <w:bottom w:w="0" w:type="dxa"/>
            </w:tcMar>
            <w:vAlign w:val="center"/>
          </w:tcPr>
          <w:p w14:paraId="04001FC0" w14:textId="31A3431A" w:rsidR="00530365" w:rsidRPr="00CB7F8D" w:rsidRDefault="00530365" w:rsidP="00530365">
            <w:pPr>
              <w:tabs>
                <w:tab w:val="left" w:pos="426"/>
              </w:tabs>
              <w:rPr>
                <w:szCs w:val="20"/>
              </w:rPr>
            </w:pPr>
            <w:r w:rsidRPr="00CB7F8D">
              <w:rPr>
                <w:szCs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F8D">
              <w:rPr>
                <w:szCs w:val="20"/>
              </w:rPr>
              <w:instrText xml:space="preserve"> FORMCHECKBOX </w:instrText>
            </w:r>
            <w:r w:rsidR="007E5D82">
              <w:rPr>
                <w:szCs w:val="20"/>
              </w:rPr>
            </w:r>
            <w:r w:rsidR="007E5D82">
              <w:rPr>
                <w:szCs w:val="20"/>
              </w:rPr>
              <w:fldChar w:fldCharType="separate"/>
            </w:r>
            <w:r w:rsidRPr="00CB7F8D">
              <w:rPr>
                <w:szCs w:val="20"/>
              </w:rPr>
              <w:fldChar w:fldCharType="end"/>
            </w:r>
          </w:p>
        </w:tc>
        <w:tc>
          <w:tcPr>
            <w:tcW w:w="9478" w:type="dxa"/>
            <w:gridSpan w:val="7"/>
            <w:tcMar>
              <w:top w:w="28" w:type="dxa"/>
              <w:left w:w="28" w:type="dxa"/>
              <w:bottom w:w="0" w:type="dxa"/>
              <w:right w:w="0" w:type="dxa"/>
            </w:tcMar>
            <w:vAlign w:val="center"/>
          </w:tcPr>
          <w:p w14:paraId="13CEC6A5" w14:textId="11C90ABC" w:rsidR="00530365" w:rsidRPr="00CB7F8D" w:rsidRDefault="00523032" w:rsidP="008017DA">
            <w:r>
              <w:t>Folglich</w:t>
            </w:r>
            <w:r w:rsidRPr="00CB7F8D">
              <w:t xml:space="preserve"> </w:t>
            </w:r>
            <w:r w:rsidR="00530365" w:rsidRPr="00CB7F8D">
              <w:t>ist die vereinbarte</w:t>
            </w:r>
            <w:r w:rsidR="00530365" w:rsidRPr="00702CB0">
              <w:rPr>
                <w:u w:val="single"/>
              </w:rPr>
              <w:t xml:space="preserve"> </w:t>
            </w:r>
            <w:r w:rsidR="00530365" w:rsidRPr="00C03C27">
              <w:rPr>
                <w:u w:val="single"/>
              </w:rPr>
              <w:t>Fertigstellung</w:t>
            </w:r>
          </w:p>
        </w:tc>
      </w:tr>
      <w:tr w:rsidR="008468F7" w:rsidRPr="00CB7F8D" w14:paraId="38CBF0D6" w14:textId="77777777" w:rsidTr="003E181D">
        <w:trPr>
          <w:trHeight w:val="287"/>
        </w:trPr>
        <w:tc>
          <w:tcPr>
            <w:tcW w:w="445" w:type="dxa"/>
            <w:tcMar>
              <w:top w:w="28" w:type="dxa"/>
              <w:left w:w="28" w:type="dxa"/>
              <w:bottom w:w="0" w:type="dxa"/>
            </w:tcMar>
            <w:vAlign w:val="center"/>
          </w:tcPr>
          <w:p w14:paraId="759EA736" w14:textId="77777777" w:rsidR="008468F7" w:rsidRPr="00CB7F8D" w:rsidRDefault="008468F7" w:rsidP="00530365">
            <w:pPr>
              <w:tabs>
                <w:tab w:val="left" w:pos="426"/>
              </w:tabs>
              <w:rPr>
                <w:szCs w:val="20"/>
              </w:rPr>
            </w:pPr>
          </w:p>
        </w:tc>
        <w:tc>
          <w:tcPr>
            <w:tcW w:w="716" w:type="dxa"/>
            <w:tcMar>
              <w:top w:w="28" w:type="dxa"/>
              <w:left w:w="28" w:type="dxa"/>
              <w:bottom w:w="0" w:type="dxa"/>
              <w:right w:w="0" w:type="dxa"/>
            </w:tcMar>
            <w:vAlign w:val="center"/>
          </w:tcPr>
          <w:p w14:paraId="6281C4EA" w14:textId="77777777" w:rsidR="008468F7" w:rsidRPr="00702CB0" w:rsidRDefault="008468F7" w:rsidP="008017DA">
            <w:r w:rsidRPr="00702CB0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2CB0">
              <w:instrText xml:space="preserve"> FORMCHECKBOX </w:instrText>
            </w:r>
            <w:r w:rsidR="007E5D82">
              <w:fldChar w:fldCharType="separate"/>
            </w:r>
            <w:r w:rsidRPr="00702CB0">
              <w:fldChar w:fldCharType="end"/>
            </w:r>
            <w:r w:rsidRPr="00702CB0">
              <w:t xml:space="preserve"> a</w:t>
            </w:r>
            <w:r>
              <w:t>m</w:t>
            </w:r>
          </w:p>
        </w:tc>
        <w:tc>
          <w:tcPr>
            <w:tcW w:w="1843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276C406B" w14:textId="651206E6" w:rsidR="008468F7" w:rsidRPr="00CB7F8D" w:rsidRDefault="007E5D82" w:rsidP="00530365">
            <w:pPr>
              <w:tabs>
                <w:tab w:val="left" w:pos="426"/>
              </w:tabs>
              <w:rPr>
                <w:szCs w:val="20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7EF00290" w14:textId="77777777" w:rsidR="008468F7" w:rsidRPr="00702CB0" w:rsidRDefault="008468F7" w:rsidP="008017DA">
            <w:r w:rsidRPr="00702CB0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2CB0">
              <w:instrText xml:space="preserve"> FORMCHECKBOX </w:instrText>
            </w:r>
            <w:r w:rsidR="007E5D82">
              <w:fldChar w:fldCharType="separate"/>
            </w:r>
            <w:r w:rsidRPr="00702CB0">
              <w:fldChar w:fldCharType="end"/>
            </w:r>
            <w:r w:rsidRPr="00702CB0">
              <w:t xml:space="preserve"> in der</w:t>
            </w:r>
          </w:p>
        </w:tc>
        <w:tc>
          <w:tcPr>
            <w:tcW w:w="1195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589F4945" w14:textId="2843AF7F" w:rsidR="008468F7" w:rsidRPr="00702CB0" w:rsidRDefault="007E5D82" w:rsidP="00530365">
            <w:pPr>
              <w:tabs>
                <w:tab w:val="left" w:pos="426"/>
              </w:tabs>
              <w:jc w:val="right"/>
              <w:rPr>
                <w:szCs w:val="20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49" w:type="dxa"/>
            <w:vAlign w:val="center"/>
          </w:tcPr>
          <w:p w14:paraId="71CAB8C0" w14:textId="1DF14CA9" w:rsidR="008468F7" w:rsidRPr="00702CB0" w:rsidRDefault="00AA73F1" w:rsidP="008017DA">
            <w:r w:rsidRPr="00702CB0">
              <w:t>KW</w:t>
            </w:r>
          </w:p>
        </w:tc>
        <w:tc>
          <w:tcPr>
            <w:tcW w:w="1417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091E920B" w14:textId="6477CDAB" w:rsidR="008468F7" w:rsidRPr="00702CB0" w:rsidRDefault="008468F7" w:rsidP="00530365">
            <w:pPr>
              <w:tabs>
                <w:tab w:val="left" w:pos="426"/>
              </w:tabs>
              <w:rPr>
                <w:szCs w:val="20"/>
              </w:rPr>
            </w:pPr>
          </w:p>
        </w:tc>
        <w:tc>
          <w:tcPr>
            <w:tcW w:w="2524" w:type="dxa"/>
            <w:vAlign w:val="center"/>
          </w:tcPr>
          <w:p w14:paraId="74D55FDF" w14:textId="77777777" w:rsidR="008468F7" w:rsidRPr="00CB7F8D" w:rsidRDefault="008468F7" w:rsidP="00530365">
            <w:pPr>
              <w:tabs>
                <w:tab w:val="left" w:pos="426"/>
              </w:tabs>
              <w:rPr>
                <w:szCs w:val="20"/>
              </w:rPr>
            </w:pPr>
          </w:p>
        </w:tc>
      </w:tr>
      <w:tr w:rsidR="00530365" w:rsidRPr="00CB7F8D" w14:paraId="5E806AF8" w14:textId="77777777" w:rsidTr="008468F7">
        <w:trPr>
          <w:trHeight w:val="287"/>
        </w:trPr>
        <w:tc>
          <w:tcPr>
            <w:tcW w:w="9923" w:type="dxa"/>
            <w:gridSpan w:val="8"/>
            <w:tcMar>
              <w:top w:w="28" w:type="dxa"/>
              <w:left w:w="28" w:type="dxa"/>
              <w:bottom w:w="0" w:type="dxa"/>
            </w:tcMar>
            <w:vAlign w:val="center"/>
          </w:tcPr>
          <w:p w14:paraId="02E32148" w14:textId="77777777" w:rsidR="00530365" w:rsidRPr="00CB7F8D" w:rsidRDefault="00530365" w:rsidP="008017DA">
            <w:r w:rsidRPr="00CB7F8D">
              <w:t xml:space="preserve">offenbar </w:t>
            </w:r>
            <w:r w:rsidRPr="00CB7F8D">
              <w:rPr>
                <w:b/>
              </w:rPr>
              <w:t xml:space="preserve">nicht </w:t>
            </w:r>
            <w:r w:rsidRPr="00CB7F8D">
              <w:t>mehr einzuhalten.</w:t>
            </w:r>
          </w:p>
        </w:tc>
      </w:tr>
    </w:tbl>
    <w:tbl>
      <w:tblPr>
        <w:tblW w:w="9923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26"/>
        <w:gridCol w:w="2437"/>
        <w:gridCol w:w="2240"/>
        <w:gridCol w:w="879"/>
        <w:gridCol w:w="3941"/>
      </w:tblGrid>
      <w:tr w:rsidR="00C03C27" w:rsidRPr="00CB7F8D" w14:paraId="22F3A324" w14:textId="77777777" w:rsidTr="008468F7">
        <w:trPr>
          <w:trHeight w:val="284"/>
        </w:trPr>
        <w:tc>
          <w:tcPr>
            <w:tcW w:w="9923" w:type="dxa"/>
            <w:gridSpan w:val="5"/>
            <w:tcMar>
              <w:top w:w="28" w:type="dxa"/>
            </w:tcMar>
          </w:tcPr>
          <w:p w14:paraId="0C292EC3" w14:textId="77777777" w:rsidR="00C03C27" w:rsidRPr="00CB7F8D" w:rsidRDefault="00C03C27" w:rsidP="008017DA">
            <w:r w:rsidRPr="00CB7F8D">
              <w:t>Ich fordere Sie hiermit auf,</w:t>
            </w:r>
          </w:p>
        </w:tc>
      </w:tr>
      <w:tr w:rsidR="00184F7A" w:rsidRPr="00CB7F8D" w14:paraId="0313AAE4" w14:textId="77777777" w:rsidTr="008017DA">
        <w:trPr>
          <w:trHeight w:val="284"/>
        </w:trPr>
        <w:tc>
          <w:tcPr>
            <w:tcW w:w="426" w:type="dxa"/>
            <w:tcMar>
              <w:top w:w="28" w:type="dxa"/>
            </w:tcMar>
            <w:vAlign w:val="bottom"/>
          </w:tcPr>
          <w:p w14:paraId="77C66DAC" w14:textId="77777777" w:rsidR="00184F7A" w:rsidRPr="00CB7F8D" w:rsidRDefault="00184F7A" w:rsidP="008468F7">
            <w:pPr>
              <w:rPr>
                <w:szCs w:val="20"/>
              </w:rPr>
            </w:pPr>
            <w:r w:rsidRPr="00CB7F8D">
              <w:rPr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F8D">
              <w:rPr>
                <w:szCs w:val="20"/>
              </w:rPr>
              <w:instrText xml:space="preserve"> FORMCHECKBOX </w:instrText>
            </w:r>
            <w:r w:rsidR="007E5D82">
              <w:rPr>
                <w:szCs w:val="20"/>
              </w:rPr>
            </w:r>
            <w:r w:rsidR="007E5D82">
              <w:rPr>
                <w:szCs w:val="20"/>
              </w:rPr>
              <w:fldChar w:fldCharType="separate"/>
            </w:r>
            <w:r w:rsidRPr="00CB7F8D">
              <w:rPr>
                <w:szCs w:val="20"/>
              </w:rPr>
              <w:fldChar w:fldCharType="end"/>
            </w:r>
          </w:p>
        </w:tc>
        <w:tc>
          <w:tcPr>
            <w:tcW w:w="4677" w:type="dxa"/>
            <w:gridSpan w:val="2"/>
            <w:tcMar>
              <w:top w:w="28" w:type="dxa"/>
            </w:tcMar>
            <w:vAlign w:val="bottom"/>
          </w:tcPr>
          <w:p w14:paraId="126A5846" w14:textId="77777777" w:rsidR="00184F7A" w:rsidRPr="00CB7F8D" w:rsidRDefault="00184F7A" w:rsidP="008017DA">
            <w:r w:rsidRPr="00CB7F8D">
              <w:t>die Anzahl der eingesetzten Arbeitskräfte</w:t>
            </w:r>
            <w:r w:rsidR="00D01EEC" w:rsidRPr="00CB7F8D">
              <w:t xml:space="preserve"> und zwar</w:t>
            </w:r>
          </w:p>
        </w:tc>
        <w:tc>
          <w:tcPr>
            <w:tcW w:w="4820" w:type="dxa"/>
            <w:gridSpan w:val="2"/>
            <w:tcBorders>
              <w:bottom w:val="single" w:sz="4" w:space="0" w:color="A6A6A6" w:themeColor="background1" w:themeShade="A6"/>
            </w:tcBorders>
            <w:tcMar>
              <w:top w:w="28" w:type="dxa"/>
            </w:tcMar>
            <w:vAlign w:val="bottom"/>
          </w:tcPr>
          <w:p w14:paraId="14C9216A" w14:textId="68E98CEF" w:rsidR="00184F7A" w:rsidRPr="00CB7F8D" w:rsidRDefault="007E5D82" w:rsidP="00184F7A">
            <w:pPr>
              <w:rPr>
                <w:szCs w:val="20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84F7A" w:rsidRPr="00CB7F8D" w14:paraId="46D18970" w14:textId="77777777" w:rsidTr="008017DA">
        <w:trPr>
          <w:trHeight w:val="284"/>
        </w:trPr>
        <w:tc>
          <w:tcPr>
            <w:tcW w:w="426" w:type="dxa"/>
            <w:tcMar>
              <w:top w:w="28" w:type="dxa"/>
            </w:tcMar>
            <w:vAlign w:val="bottom"/>
          </w:tcPr>
          <w:p w14:paraId="248F95F7" w14:textId="77777777" w:rsidR="00184F7A" w:rsidRPr="00CB7F8D" w:rsidRDefault="00184F7A" w:rsidP="008468F7">
            <w:pPr>
              <w:rPr>
                <w:szCs w:val="20"/>
              </w:rPr>
            </w:pPr>
            <w:r w:rsidRPr="00CB7F8D">
              <w:rPr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F8D">
              <w:rPr>
                <w:szCs w:val="20"/>
              </w:rPr>
              <w:instrText xml:space="preserve"> FORMCHECKBOX </w:instrText>
            </w:r>
            <w:r w:rsidR="007E5D82">
              <w:rPr>
                <w:szCs w:val="20"/>
              </w:rPr>
            </w:r>
            <w:r w:rsidR="007E5D82">
              <w:rPr>
                <w:szCs w:val="20"/>
              </w:rPr>
              <w:fldChar w:fldCharType="separate"/>
            </w:r>
            <w:r w:rsidRPr="00CB7F8D">
              <w:rPr>
                <w:szCs w:val="20"/>
              </w:rPr>
              <w:fldChar w:fldCharType="end"/>
            </w:r>
          </w:p>
        </w:tc>
        <w:tc>
          <w:tcPr>
            <w:tcW w:w="4677" w:type="dxa"/>
            <w:gridSpan w:val="2"/>
            <w:tcMar>
              <w:top w:w="28" w:type="dxa"/>
            </w:tcMar>
            <w:vAlign w:val="bottom"/>
          </w:tcPr>
          <w:p w14:paraId="3378F3DC" w14:textId="77777777" w:rsidR="00184F7A" w:rsidRPr="00CB7F8D" w:rsidRDefault="0041782A" w:rsidP="008017DA">
            <w:r w:rsidRPr="00CB7F8D">
              <w:t>die Menge der Stoffe und/oder Bauteile</w:t>
            </w:r>
            <w:r w:rsidR="00D01EEC" w:rsidRPr="00CB7F8D">
              <w:t xml:space="preserve"> und zwar</w:t>
            </w:r>
          </w:p>
        </w:tc>
        <w:tc>
          <w:tcPr>
            <w:tcW w:w="4820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tcMar>
              <w:top w:w="28" w:type="dxa"/>
            </w:tcMar>
            <w:vAlign w:val="bottom"/>
          </w:tcPr>
          <w:p w14:paraId="42300235" w14:textId="16F25251" w:rsidR="00184F7A" w:rsidRPr="00CB7F8D" w:rsidRDefault="007E5D82" w:rsidP="00184F7A">
            <w:pPr>
              <w:rPr>
                <w:szCs w:val="20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84F7A" w:rsidRPr="00CB7F8D" w14:paraId="2D624A91" w14:textId="77777777" w:rsidTr="008017DA">
        <w:trPr>
          <w:trHeight w:val="284"/>
        </w:trPr>
        <w:tc>
          <w:tcPr>
            <w:tcW w:w="426" w:type="dxa"/>
            <w:tcMar>
              <w:top w:w="28" w:type="dxa"/>
            </w:tcMar>
            <w:vAlign w:val="bottom"/>
          </w:tcPr>
          <w:p w14:paraId="6F9273E3" w14:textId="77777777" w:rsidR="00184F7A" w:rsidRPr="00CB7F8D" w:rsidRDefault="00184F7A" w:rsidP="008468F7">
            <w:pPr>
              <w:rPr>
                <w:szCs w:val="20"/>
              </w:rPr>
            </w:pPr>
            <w:r w:rsidRPr="00CB7F8D">
              <w:rPr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F8D">
              <w:rPr>
                <w:szCs w:val="20"/>
              </w:rPr>
              <w:instrText xml:space="preserve"> FORMCHECKBOX </w:instrText>
            </w:r>
            <w:r w:rsidR="007E5D82">
              <w:rPr>
                <w:szCs w:val="20"/>
              </w:rPr>
            </w:r>
            <w:r w:rsidR="007E5D82">
              <w:rPr>
                <w:szCs w:val="20"/>
              </w:rPr>
              <w:fldChar w:fldCharType="separate"/>
            </w:r>
            <w:r w:rsidRPr="00CB7F8D">
              <w:rPr>
                <w:szCs w:val="20"/>
              </w:rPr>
              <w:fldChar w:fldCharType="end"/>
            </w:r>
          </w:p>
        </w:tc>
        <w:tc>
          <w:tcPr>
            <w:tcW w:w="4677" w:type="dxa"/>
            <w:gridSpan w:val="2"/>
            <w:tcMar>
              <w:top w:w="28" w:type="dxa"/>
            </w:tcMar>
            <w:vAlign w:val="bottom"/>
          </w:tcPr>
          <w:p w14:paraId="6074C260" w14:textId="77777777" w:rsidR="00184F7A" w:rsidRPr="00CB7F8D" w:rsidRDefault="0041782A" w:rsidP="008017DA">
            <w:r w:rsidRPr="00CB7F8D">
              <w:t>den Geräte- und</w:t>
            </w:r>
            <w:r w:rsidR="00EF012A">
              <w:t>/oder</w:t>
            </w:r>
            <w:r w:rsidRPr="00CB7F8D">
              <w:t xml:space="preserve"> Gerüsteinsatz</w:t>
            </w:r>
            <w:r w:rsidR="00D01EEC" w:rsidRPr="00CB7F8D">
              <w:t xml:space="preserve"> und zwar</w:t>
            </w:r>
          </w:p>
        </w:tc>
        <w:tc>
          <w:tcPr>
            <w:tcW w:w="4820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tcMar>
              <w:top w:w="28" w:type="dxa"/>
            </w:tcMar>
            <w:vAlign w:val="bottom"/>
          </w:tcPr>
          <w:p w14:paraId="7A51C0E7" w14:textId="36864806" w:rsidR="00184F7A" w:rsidRPr="00CB7F8D" w:rsidRDefault="007E5D82" w:rsidP="00184F7A">
            <w:pPr>
              <w:rPr>
                <w:szCs w:val="20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84F7A" w:rsidRPr="00CB7F8D" w14:paraId="7DEA207D" w14:textId="77777777" w:rsidTr="008468F7">
        <w:trPr>
          <w:trHeight w:val="284"/>
        </w:trPr>
        <w:tc>
          <w:tcPr>
            <w:tcW w:w="9923" w:type="dxa"/>
            <w:gridSpan w:val="5"/>
            <w:tcMar>
              <w:top w:w="28" w:type="dxa"/>
              <w:bottom w:w="0" w:type="dxa"/>
              <w:right w:w="0" w:type="dxa"/>
            </w:tcMar>
          </w:tcPr>
          <w:p w14:paraId="2ED35ED7" w14:textId="77777777" w:rsidR="00702CB0" w:rsidRPr="00CB7F8D" w:rsidRDefault="00184F7A" w:rsidP="008017DA">
            <w:r w:rsidRPr="00CB7F8D">
              <w:t>zu erhöhen</w:t>
            </w:r>
            <w:r w:rsidR="00F50A3A" w:rsidRPr="00CB7F8D">
              <w:t>.</w:t>
            </w:r>
          </w:p>
        </w:tc>
      </w:tr>
      <w:tr w:rsidR="00020820" w:rsidRPr="00CB7F8D" w14:paraId="23ED70AA" w14:textId="77777777" w:rsidTr="003E181D">
        <w:trPr>
          <w:trHeight w:val="284"/>
        </w:trPr>
        <w:tc>
          <w:tcPr>
            <w:tcW w:w="426" w:type="dxa"/>
            <w:tcMar>
              <w:top w:w="28" w:type="dxa"/>
            </w:tcMar>
            <w:vAlign w:val="bottom"/>
          </w:tcPr>
          <w:p w14:paraId="19ED5911" w14:textId="77777777" w:rsidR="00020820" w:rsidRPr="00CB7F8D" w:rsidRDefault="00020820" w:rsidP="008468F7">
            <w:pPr>
              <w:rPr>
                <w:szCs w:val="20"/>
              </w:rPr>
            </w:pPr>
            <w:r w:rsidRPr="00CB7F8D">
              <w:rPr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7F8D">
              <w:rPr>
                <w:szCs w:val="20"/>
              </w:rPr>
              <w:instrText xml:space="preserve"> FORMCHECKBOX </w:instrText>
            </w:r>
            <w:r w:rsidR="007E5D82">
              <w:rPr>
                <w:szCs w:val="20"/>
              </w:rPr>
            </w:r>
            <w:r w:rsidR="007E5D82">
              <w:rPr>
                <w:szCs w:val="20"/>
              </w:rPr>
              <w:fldChar w:fldCharType="separate"/>
            </w:r>
            <w:r w:rsidRPr="00CB7F8D">
              <w:rPr>
                <w:szCs w:val="20"/>
              </w:rPr>
              <w:fldChar w:fldCharType="end"/>
            </w:r>
          </w:p>
        </w:tc>
        <w:tc>
          <w:tcPr>
            <w:tcW w:w="2437" w:type="dxa"/>
            <w:tcMar>
              <w:top w:w="28" w:type="dxa"/>
            </w:tcMar>
            <w:vAlign w:val="bottom"/>
          </w:tcPr>
          <w:p w14:paraId="417EAC2E" w14:textId="76F4C8BE" w:rsidR="00020820" w:rsidRPr="00CB7F8D" w:rsidRDefault="00020820" w:rsidP="008017DA">
            <w:r w:rsidRPr="00020820">
              <w:t>folgende Teilleistungen</w:t>
            </w:r>
            <w:r w:rsidR="00EF012A">
              <w:t>:</w:t>
            </w:r>
          </w:p>
        </w:tc>
        <w:tc>
          <w:tcPr>
            <w:tcW w:w="7060" w:type="dxa"/>
            <w:gridSpan w:val="3"/>
            <w:tcBorders>
              <w:bottom w:val="single" w:sz="4" w:space="0" w:color="A6A6A6" w:themeColor="background1" w:themeShade="A6"/>
            </w:tcBorders>
            <w:tcMar>
              <w:top w:w="28" w:type="dxa"/>
            </w:tcMar>
            <w:vAlign w:val="bottom"/>
          </w:tcPr>
          <w:p w14:paraId="33A033BC" w14:textId="5BA41B41" w:rsidR="00020820" w:rsidRPr="00CB7F8D" w:rsidRDefault="007E5D82" w:rsidP="008826E1">
            <w:pPr>
              <w:rPr>
                <w:szCs w:val="20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F7E70" w:rsidRPr="00CB7F8D" w14:paraId="382305E7" w14:textId="77777777" w:rsidTr="008468F7">
        <w:trPr>
          <w:trHeight w:val="284"/>
        </w:trPr>
        <w:tc>
          <w:tcPr>
            <w:tcW w:w="9923" w:type="dxa"/>
            <w:gridSpan w:val="5"/>
            <w:tcMar>
              <w:top w:w="85" w:type="dxa"/>
              <w:bottom w:w="0" w:type="dxa"/>
              <w:right w:w="0" w:type="dxa"/>
            </w:tcMar>
          </w:tcPr>
          <w:p w14:paraId="6707FA87" w14:textId="27C60C3F" w:rsidR="004F7E70" w:rsidRDefault="004F7E70" w:rsidP="00EF012A">
            <w:pPr>
              <w:rPr>
                <w:szCs w:val="20"/>
              </w:rPr>
            </w:pPr>
            <w:r w:rsidRPr="00020820">
              <w:rPr>
                <w:szCs w:val="20"/>
              </w:rPr>
              <w:t xml:space="preserve">bis zum nachstehend genannten Termin </w:t>
            </w:r>
            <w:r w:rsidRPr="000F1413">
              <w:rPr>
                <w:b/>
                <w:szCs w:val="20"/>
              </w:rPr>
              <w:t>vollständig</w:t>
            </w:r>
            <w:r w:rsidRPr="00020820">
              <w:rPr>
                <w:szCs w:val="20"/>
              </w:rPr>
              <w:t xml:space="preserve"> und </w:t>
            </w:r>
            <w:r w:rsidRPr="000F1413">
              <w:rPr>
                <w:b/>
                <w:szCs w:val="20"/>
              </w:rPr>
              <w:t>vertragsgemäß</w:t>
            </w:r>
            <w:r w:rsidRPr="00020820">
              <w:rPr>
                <w:szCs w:val="20"/>
              </w:rPr>
              <w:t xml:space="preserve"> auszuführen.</w:t>
            </w:r>
          </w:p>
        </w:tc>
      </w:tr>
      <w:tr w:rsidR="00602F6C" w:rsidRPr="00CB7F8D" w14:paraId="6CEC01F5" w14:textId="77777777" w:rsidTr="008468F7">
        <w:trPr>
          <w:trHeight w:val="284"/>
        </w:trPr>
        <w:tc>
          <w:tcPr>
            <w:tcW w:w="5982" w:type="dxa"/>
            <w:gridSpan w:val="4"/>
            <w:tcMar>
              <w:top w:w="85" w:type="dxa"/>
              <w:bottom w:w="0" w:type="dxa"/>
              <w:right w:w="0" w:type="dxa"/>
            </w:tcMar>
          </w:tcPr>
          <w:p w14:paraId="32A6483C" w14:textId="77777777" w:rsidR="00602F6C" w:rsidRDefault="00602F6C" w:rsidP="00702CB0">
            <w:pPr>
              <w:rPr>
                <w:szCs w:val="20"/>
              </w:rPr>
            </w:pPr>
            <w:r w:rsidRPr="00CB7F8D">
              <w:rPr>
                <w:szCs w:val="20"/>
              </w:rPr>
              <w:t xml:space="preserve">Diese hiermit geforderte </w:t>
            </w:r>
            <w:r w:rsidRPr="00CB7F8D">
              <w:rPr>
                <w:b/>
                <w:szCs w:val="20"/>
              </w:rPr>
              <w:t xml:space="preserve">Abhilfe </w:t>
            </w:r>
            <w:r w:rsidRPr="00CB7F8D">
              <w:rPr>
                <w:szCs w:val="20"/>
              </w:rPr>
              <w:t xml:space="preserve">erwarte ich </w:t>
            </w:r>
            <w:r w:rsidRPr="00CB7F8D">
              <w:rPr>
                <w:b/>
                <w:szCs w:val="20"/>
                <w:u w:val="single"/>
              </w:rPr>
              <w:t>spätestens bis zum</w:t>
            </w:r>
          </w:p>
        </w:tc>
        <w:tc>
          <w:tcPr>
            <w:tcW w:w="3941" w:type="dxa"/>
            <w:tcBorders>
              <w:bottom w:val="single" w:sz="4" w:space="0" w:color="A6A6A6" w:themeColor="background1" w:themeShade="A6"/>
            </w:tcBorders>
          </w:tcPr>
          <w:p w14:paraId="302DED0E" w14:textId="11A9C919" w:rsidR="00602F6C" w:rsidRDefault="007E5D82" w:rsidP="00702CB0">
            <w:pPr>
              <w:rPr>
                <w:szCs w:val="20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51405F9" w14:textId="77777777" w:rsidR="00A01FA4" w:rsidRDefault="00A01FA4" w:rsidP="008468F7">
      <w:pPr>
        <w:pStyle w:val="Text"/>
      </w:pPr>
      <w:r w:rsidRPr="008405F0">
        <w:t>Mit freundlichen Grüßen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</w:tblGrid>
      <w:tr w:rsidR="008405F0" w:rsidRPr="008405F0" w14:paraId="19CED422" w14:textId="77777777" w:rsidTr="008468F7">
        <w:trPr>
          <w:trHeight w:val="284"/>
        </w:trPr>
        <w:tc>
          <w:tcPr>
            <w:tcW w:w="3628" w:type="dxa"/>
            <w:tcBorders>
              <w:bottom w:val="single" w:sz="4" w:space="0" w:color="A6A6A6" w:themeColor="background1" w:themeShade="A6"/>
            </w:tcBorders>
            <w:noWrap/>
            <w:tcMar>
              <w:left w:w="28" w:type="dxa"/>
            </w:tcMar>
            <w:vAlign w:val="center"/>
          </w:tcPr>
          <w:p w14:paraId="5C35DF92" w14:textId="30FFF381" w:rsidR="008405F0" w:rsidRPr="008405F0" w:rsidRDefault="0041782A" w:rsidP="008405F0">
            <w:r>
              <w:t>I</w:t>
            </w:r>
            <w:r w:rsidR="004A666B">
              <w:t>.A.</w:t>
            </w:r>
            <w:r w:rsidR="007E5D82">
              <w:t xml:space="preserve"> </w:t>
            </w:r>
            <w:r w:rsidR="007E5D82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7E5D82">
              <w:instrText xml:space="preserve"> FORMTEXT </w:instrText>
            </w:r>
            <w:r w:rsidR="007E5D82">
              <w:fldChar w:fldCharType="separate"/>
            </w:r>
            <w:r w:rsidR="007E5D82">
              <w:rPr>
                <w:noProof/>
              </w:rPr>
              <w:t> </w:t>
            </w:r>
            <w:r w:rsidR="007E5D82">
              <w:rPr>
                <w:noProof/>
              </w:rPr>
              <w:t> </w:t>
            </w:r>
            <w:r w:rsidR="007E5D82">
              <w:rPr>
                <w:noProof/>
              </w:rPr>
              <w:t> </w:t>
            </w:r>
            <w:r w:rsidR="007E5D82">
              <w:rPr>
                <w:noProof/>
              </w:rPr>
              <w:t> </w:t>
            </w:r>
            <w:r w:rsidR="007E5D82">
              <w:rPr>
                <w:noProof/>
              </w:rPr>
              <w:t> </w:t>
            </w:r>
            <w:r w:rsidR="007E5D82">
              <w:fldChar w:fldCharType="end"/>
            </w:r>
            <w:bookmarkStart w:id="1" w:name="_GoBack"/>
            <w:bookmarkEnd w:id="1"/>
          </w:p>
        </w:tc>
      </w:tr>
    </w:tbl>
    <w:p w14:paraId="2EACEC00" w14:textId="77777777" w:rsidR="008405F0" w:rsidRPr="0041782A" w:rsidRDefault="008405F0" w:rsidP="0041782A">
      <w:pPr>
        <w:rPr>
          <w:sz w:val="10"/>
          <w:szCs w:val="10"/>
        </w:rPr>
      </w:pPr>
    </w:p>
    <w:sectPr w:rsidR="008405F0" w:rsidRPr="0041782A" w:rsidSect="00F34E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851" w:bottom="1134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5A415" w14:textId="77777777" w:rsidR="00D91B3B" w:rsidRDefault="00D91B3B">
      <w:r>
        <w:separator/>
      </w:r>
    </w:p>
  </w:endnote>
  <w:endnote w:type="continuationSeparator" w:id="0">
    <w:p w14:paraId="17D92AF5" w14:textId="77777777" w:rsidR="00D91B3B" w:rsidRDefault="00D91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672D3" w14:textId="77777777" w:rsidR="008C74CD" w:rsidRDefault="008C74C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280"/>
      <w:gridCol w:w="1620"/>
    </w:tblGrid>
    <w:tr w:rsidR="003C63C3" w:rsidRPr="003C63C3" w14:paraId="13752E45" w14:textId="77777777" w:rsidTr="003C63C3">
      <w:trPr>
        <w:cantSplit/>
        <w:trHeight w:hRule="exact" w:val="397"/>
      </w:trPr>
      <w:tc>
        <w:tcPr>
          <w:tcW w:w="8280" w:type="dxa"/>
          <w:vAlign w:val="center"/>
        </w:tcPr>
        <w:p w14:paraId="5F6965A2" w14:textId="05082BCF" w:rsidR="003C63C3" w:rsidRPr="003C63C3" w:rsidRDefault="003C63C3" w:rsidP="008C74CD">
          <w:pPr>
            <w:tabs>
              <w:tab w:val="left" w:pos="146"/>
            </w:tabs>
            <w:rPr>
              <w:rFonts w:cs="Arial"/>
              <w:sz w:val="16"/>
              <w:szCs w:val="16"/>
            </w:rPr>
          </w:pPr>
          <w:r w:rsidRPr="003C63C3">
            <w:rPr>
              <w:rFonts w:cs="Arial"/>
              <w:sz w:val="16"/>
              <w:szCs w:val="16"/>
            </w:rPr>
            <w:t xml:space="preserve">© VHB Bayern - Stand </w:t>
          </w:r>
          <w:r w:rsidR="008C74CD">
            <w:rPr>
              <w:rFonts w:cs="Arial"/>
              <w:sz w:val="16"/>
              <w:szCs w:val="16"/>
            </w:rPr>
            <w:t>2019</w:t>
          </w:r>
        </w:p>
      </w:tc>
      <w:tc>
        <w:tcPr>
          <w:tcW w:w="1620" w:type="dxa"/>
          <w:vAlign w:val="center"/>
        </w:tcPr>
        <w:p w14:paraId="696CF162" w14:textId="07750530" w:rsidR="003C63C3" w:rsidRPr="003C63C3" w:rsidRDefault="003C63C3" w:rsidP="003C63C3">
          <w:pPr>
            <w:jc w:val="right"/>
            <w:rPr>
              <w:rFonts w:cs="Arial"/>
              <w:sz w:val="16"/>
              <w:szCs w:val="16"/>
            </w:rPr>
          </w:pPr>
          <w:r w:rsidRPr="003C63C3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3C63C3">
            <w:rPr>
              <w:rFonts w:cs="Arial"/>
              <w:snapToGrid w:val="0"/>
              <w:sz w:val="16"/>
              <w:szCs w:val="16"/>
            </w:rPr>
            <w:instrText xml:space="preserve"> PAGE </w:instrText>
          </w:r>
          <w:r w:rsidRPr="003C63C3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7E5D82">
            <w:rPr>
              <w:rFonts w:cs="Arial"/>
              <w:noProof/>
              <w:snapToGrid w:val="0"/>
              <w:sz w:val="16"/>
              <w:szCs w:val="16"/>
            </w:rPr>
            <w:t>1</w:t>
          </w:r>
          <w:r w:rsidRPr="003C63C3">
            <w:rPr>
              <w:rFonts w:cs="Arial"/>
              <w:snapToGrid w:val="0"/>
              <w:sz w:val="16"/>
              <w:szCs w:val="16"/>
            </w:rPr>
            <w:fldChar w:fldCharType="end"/>
          </w:r>
          <w:r w:rsidRPr="003C63C3">
            <w:rPr>
              <w:rFonts w:cs="Arial"/>
              <w:snapToGrid w:val="0"/>
              <w:sz w:val="16"/>
              <w:szCs w:val="16"/>
            </w:rPr>
            <w:t xml:space="preserve"> von </w:t>
          </w:r>
          <w:r w:rsidRPr="003C63C3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3C63C3">
            <w:rPr>
              <w:rFonts w:cs="Arial"/>
              <w:snapToGrid w:val="0"/>
              <w:sz w:val="16"/>
              <w:szCs w:val="16"/>
            </w:rPr>
            <w:instrText xml:space="preserve"> NUMPAGES </w:instrText>
          </w:r>
          <w:r w:rsidRPr="003C63C3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7E5D82">
            <w:rPr>
              <w:rFonts w:cs="Arial"/>
              <w:noProof/>
              <w:snapToGrid w:val="0"/>
              <w:sz w:val="16"/>
              <w:szCs w:val="16"/>
            </w:rPr>
            <w:t>1</w:t>
          </w:r>
          <w:r w:rsidRPr="003C63C3">
            <w:rPr>
              <w:rFonts w:cs="Arial"/>
              <w:snapToGrid w:val="0"/>
              <w:sz w:val="16"/>
              <w:szCs w:val="16"/>
            </w:rPr>
            <w:fldChar w:fldCharType="end"/>
          </w:r>
        </w:p>
      </w:tc>
    </w:tr>
  </w:tbl>
  <w:p w14:paraId="3EF6422C" w14:textId="77777777" w:rsidR="00B17C2D" w:rsidRDefault="00B17C2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88AF9" w14:textId="77777777" w:rsidR="008C74CD" w:rsidRDefault="008C74C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C80B2" w14:textId="77777777" w:rsidR="00D91B3B" w:rsidRDefault="00D91B3B">
      <w:r>
        <w:separator/>
      </w:r>
    </w:p>
  </w:footnote>
  <w:footnote w:type="continuationSeparator" w:id="0">
    <w:p w14:paraId="113A28F9" w14:textId="77777777" w:rsidR="00D91B3B" w:rsidRDefault="00D91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B8281" w14:textId="77777777" w:rsidR="008C74CD" w:rsidRDefault="008C74C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86B8B" w14:textId="77777777" w:rsidR="00B17C2D" w:rsidRDefault="00B17C2D">
    <w:pPr>
      <w:pStyle w:val="Kopfzeile"/>
    </w:pPr>
    <w:r>
      <w:t>461</w:t>
    </w:r>
  </w:p>
  <w:p w14:paraId="41D28E3C" w14:textId="73D0A407" w:rsidR="00B17C2D" w:rsidRDefault="00B17C2D" w:rsidP="008405F0">
    <w:pPr>
      <w:pStyle w:val="UnterKopfzeile"/>
    </w:pPr>
    <w:r>
      <w:t>(</w:t>
    </w:r>
    <w:r w:rsidR="00FE01BE">
      <w:t>Abhilfea</w:t>
    </w:r>
    <w:r w:rsidR="00C46DDD">
      <w:t>ufforderung</w:t>
    </w:r>
    <w:r w:rsidR="006701BF">
      <w:t xml:space="preserve"> bei Leistungsverzug</w:t>
    </w:r>
    <w: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65307" w14:textId="77777777" w:rsidR="008C74CD" w:rsidRDefault="008C74C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1"/>
  </w:num>
  <w:num w:numId="5">
    <w:abstractNumId w:val="7"/>
  </w:num>
  <w:num w:numId="6">
    <w:abstractNumId w:val="2"/>
  </w:num>
  <w:num w:numId="7">
    <w:abstractNumId w:val="9"/>
  </w:num>
  <w:num w:numId="8">
    <w:abstractNumId w:val="6"/>
  </w:num>
  <w:num w:numId="9">
    <w:abstractNumId w:val="10"/>
  </w:num>
  <w:num w:numId="10">
    <w:abstractNumId w:val="3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279"/>
    <w:rsid w:val="00010C2E"/>
    <w:rsid w:val="000114D3"/>
    <w:rsid w:val="00020820"/>
    <w:rsid w:val="00071279"/>
    <w:rsid w:val="0007408E"/>
    <w:rsid w:val="000742BB"/>
    <w:rsid w:val="0009334B"/>
    <w:rsid w:val="000D171E"/>
    <w:rsid w:val="000D4095"/>
    <w:rsid w:val="000F026E"/>
    <w:rsid w:val="000F1413"/>
    <w:rsid w:val="00110816"/>
    <w:rsid w:val="0012323A"/>
    <w:rsid w:val="00127C79"/>
    <w:rsid w:val="00130551"/>
    <w:rsid w:val="001426F7"/>
    <w:rsid w:val="00184F7A"/>
    <w:rsid w:val="001C509D"/>
    <w:rsid w:val="001E1AFE"/>
    <w:rsid w:val="00231355"/>
    <w:rsid w:val="002335EB"/>
    <w:rsid w:val="002517FD"/>
    <w:rsid w:val="00263542"/>
    <w:rsid w:val="002918FB"/>
    <w:rsid w:val="002C403D"/>
    <w:rsid w:val="002D5B37"/>
    <w:rsid w:val="002F4952"/>
    <w:rsid w:val="00327698"/>
    <w:rsid w:val="00352839"/>
    <w:rsid w:val="003817A9"/>
    <w:rsid w:val="003A36E9"/>
    <w:rsid w:val="003B067D"/>
    <w:rsid w:val="003C63C3"/>
    <w:rsid w:val="003D3E99"/>
    <w:rsid w:val="003E181D"/>
    <w:rsid w:val="003E2CD4"/>
    <w:rsid w:val="0041782A"/>
    <w:rsid w:val="00424038"/>
    <w:rsid w:val="0045228F"/>
    <w:rsid w:val="0045726B"/>
    <w:rsid w:val="00457CBD"/>
    <w:rsid w:val="00467EE9"/>
    <w:rsid w:val="0047055A"/>
    <w:rsid w:val="00475E7C"/>
    <w:rsid w:val="00477B29"/>
    <w:rsid w:val="00480ABD"/>
    <w:rsid w:val="00492429"/>
    <w:rsid w:val="00493249"/>
    <w:rsid w:val="004A666B"/>
    <w:rsid w:val="004C2CDD"/>
    <w:rsid w:val="004C5609"/>
    <w:rsid w:val="004F7E70"/>
    <w:rsid w:val="00523032"/>
    <w:rsid w:val="005244CC"/>
    <w:rsid w:val="00530365"/>
    <w:rsid w:val="005333C9"/>
    <w:rsid w:val="00573601"/>
    <w:rsid w:val="00586B9B"/>
    <w:rsid w:val="005C41DA"/>
    <w:rsid w:val="005F41CD"/>
    <w:rsid w:val="00602F6C"/>
    <w:rsid w:val="00605DD3"/>
    <w:rsid w:val="00606550"/>
    <w:rsid w:val="00614636"/>
    <w:rsid w:val="00640260"/>
    <w:rsid w:val="00640D1C"/>
    <w:rsid w:val="00647494"/>
    <w:rsid w:val="006628C3"/>
    <w:rsid w:val="006701BF"/>
    <w:rsid w:val="00690FAB"/>
    <w:rsid w:val="006A5AED"/>
    <w:rsid w:val="006B7CF1"/>
    <w:rsid w:val="006D19BF"/>
    <w:rsid w:val="006D403D"/>
    <w:rsid w:val="006D70A3"/>
    <w:rsid w:val="006E762D"/>
    <w:rsid w:val="00702CB0"/>
    <w:rsid w:val="00723873"/>
    <w:rsid w:val="00727B12"/>
    <w:rsid w:val="0073462A"/>
    <w:rsid w:val="00734EDE"/>
    <w:rsid w:val="0078194F"/>
    <w:rsid w:val="007E5D82"/>
    <w:rsid w:val="008017DA"/>
    <w:rsid w:val="008405F0"/>
    <w:rsid w:val="008468F7"/>
    <w:rsid w:val="00896EED"/>
    <w:rsid w:val="008A004F"/>
    <w:rsid w:val="008B61C5"/>
    <w:rsid w:val="008C74CD"/>
    <w:rsid w:val="00910F0B"/>
    <w:rsid w:val="00916671"/>
    <w:rsid w:val="00922AFB"/>
    <w:rsid w:val="00947296"/>
    <w:rsid w:val="00962412"/>
    <w:rsid w:val="0097166A"/>
    <w:rsid w:val="009B2127"/>
    <w:rsid w:val="009B7E5B"/>
    <w:rsid w:val="009C14BE"/>
    <w:rsid w:val="00A00872"/>
    <w:rsid w:val="00A01FA4"/>
    <w:rsid w:val="00A23FF4"/>
    <w:rsid w:val="00A5084B"/>
    <w:rsid w:val="00A52945"/>
    <w:rsid w:val="00A75824"/>
    <w:rsid w:val="00A90C84"/>
    <w:rsid w:val="00AA73F1"/>
    <w:rsid w:val="00AB6D02"/>
    <w:rsid w:val="00AC56D5"/>
    <w:rsid w:val="00AC7F2D"/>
    <w:rsid w:val="00AD2325"/>
    <w:rsid w:val="00AD51D9"/>
    <w:rsid w:val="00AE4AF0"/>
    <w:rsid w:val="00AF4D9C"/>
    <w:rsid w:val="00B003C3"/>
    <w:rsid w:val="00B17C2D"/>
    <w:rsid w:val="00B40909"/>
    <w:rsid w:val="00B4297F"/>
    <w:rsid w:val="00B61D2B"/>
    <w:rsid w:val="00B64534"/>
    <w:rsid w:val="00B96ADB"/>
    <w:rsid w:val="00BA5E42"/>
    <w:rsid w:val="00C03C27"/>
    <w:rsid w:val="00C101BF"/>
    <w:rsid w:val="00C246AC"/>
    <w:rsid w:val="00C2678D"/>
    <w:rsid w:val="00C46DDD"/>
    <w:rsid w:val="00C764C5"/>
    <w:rsid w:val="00C8235E"/>
    <w:rsid w:val="00CB7F8D"/>
    <w:rsid w:val="00CD156A"/>
    <w:rsid w:val="00CD54C7"/>
    <w:rsid w:val="00CE096F"/>
    <w:rsid w:val="00CE1AEE"/>
    <w:rsid w:val="00D01EEC"/>
    <w:rsid w:val="00D05C74"/>
    <w:rsid w:val="00D103BF"/>
    <w:rsid w:val="00D6072E"/>
    <w:rsid w:val="00D74B46"/>
    <w:rsid w:val="00D75523"/>
    <w:rsid w:val="00D91B3B"/>
    <w:rsid w:val="00DA276D"/>
    <w:rsid w:val="00DB1E63"/>
    <w:rsid w:val="00DC2EA6"/>
    <w:rsid w:val="00DC7E08"/>
    <w:rsid w:val="00DE2F64"/>
    <w:rsid w:val="00E02FAA"/>
    <w:rsid w:val="00E322E9"/>
    <w:rsid w:val="00E405AA"/>
    <w:rsid w:val="00E4456C"/>
    <w:rsid w:val="00E541E1"/>
    <w:rsid w:val="00E6087B"/>
    <w:rsid w:val="00E85EBB"/>
    <w:rsid w:val="00E871A7"/>
    <w:rsid w:val="00EC7AED"/>
    <w:rsid w:val="00EF012A"/>
    <w:rsid w:val="00F002F9"/>
    <w:rsid w:val="00F133C2"/>
    <w:rsid w:val="00F21669"/>
    <w:rsid w:val="00F24178"/>
    <w:rsid w:val="00F24B7A"/>
    <w:rsid w:val="00F32C49"/>
    <w:rsid w:val="00F32D63"/>
    <w:rsid w:val="00F34E17"/>
    <w:rsid w:val="00F50A3A"/>
    <w:rsid w:val="00F77CE1"/>
    <w:rsid w:val="00FA0151"/>
    <w:rsid w:val="00FA4F96"/>
    <w:rsid w:val="00FC0982"/>
    <w:rsid w:val="00FC4BA9"/>
    <w:rsid w:val="00FD49AF"/>
    <w:rsid w:val="00FE01BE"/>
    <w:rsid w:val="00FE7407"/>
    <w:rsid w:val="00FF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4:docId w14:val="0164B933"/>
  <w15:docId w15:val="{FC1F4340-6F39-44F1-82DB-3C6A88F1A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Arial 10"/>
    <w:qFormat/>
    <w:rsid w:val="008017DA"/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ben">
    <w:name w:val="Oben"/>
    <w:basedOn w:val="Standard"/>
    <w:next w:val="Standard"/>
    <w:rsid w:val="008017DA"/>
    <w:pPr>
      <w:spacing w:before="240" w:after="360"/>
    </w:pPr>
    <w:rPr>
      <w:b/>
    </w:rPr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8468F7"/>
    <w:pPr>
      <w:spacing w:before="120" w:after="360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AD232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rsid w:val="00C764C5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D75523"/>
    <w:rPr>
      <w:rFonts w:ascii="Arial" w:hAnsi="Arial"/>
    </w:rPr>
    <w:tblPr/>
    <w:tcPr>
      <w:noWrap/>
      <w:tcMar>
        <w:left w:w="28" w:type="dxa"/>
      </w:tcMar>
      <w:vAlign w:val="center"/>
    </w:tcPr>
  </w:style>
  <w:style w:type="character" w:styleId="Funotenzeichen">
    <w:name w:val="footnote reference"/>
    <w:basedOn w:val="Absatz-Standardschriftart"/>
    <w:semiHidden/>
    <w:rsid w:val="00CD156A"/>
    <w:rPr>
      <w:vertAlign w:val="superscript"/>
    </w:rPr>
  </w:style>
  <w:style w:type="paragraph" w:styleId="Sprechblasentext">
    <w:name w:val="Balloon Text"/>
    <w:basedOn w:val="Standard"/>
    <w:semiHidden/>
    <w:rsid w:val="00AF4D9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232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unhideWhenUsed/>
    <w:rsid w:val="00EF012A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EF012A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EF012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EF012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EF012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VHB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B246C-CF8F-4473-B361-9B13F5BEB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VHB2008.dot</Template>
  <TotalTime>0</TotalTime>
  <Pages>1</Pages>
  <Words>137</Words>
  <Characters>1328</Characters>
  <Application>Microsoft Office Word</Application>
  <DocSecurity>0</DocSecurity>
  <Lines>11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Mahnung</vt:lpstr>
    </vt:vector>
  </TitlesOfParts>
  <Company>BBR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Mahnung</dc:title>
  <dc:creator>Dorothea Fenner</dc:creator>
  <cp:lastModifiedBy>Karl, Gisela (StMB)</cp:lastModifiedBy>
  <cp:revision>7</cp:revision>
  <cp:lastPrinted>2019-09-26T16:46:00Z</cp:lastPrinted>
  <dcterms:created xsi:type="dcterms:W3CDTF">2019-07-03T10:45:00Z</dcterms:created>
  <dcterms:modified xsi:type="dcterms:W3CDTF">2019-11-07T09:10:00Z</dcterms:modified>
</cp:coreProperties>
</file>